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8C3FF" w14:textId="77777777" w:rsidR="0013575B" w:rsidRDefault="0013575B" w:rsidP="002B6C54">
      <w:pPr>
        <w:spacing w:after="0"/>
        <w:jc w:val="center"/>
        <w:rPr>
          <w:b/>
          <w:bCs/>
          <w:noProof/>
        </w:rPr>
      </w:pPr>
    </w:p>
    <w:p w14:paraId="41F031F5" w14:textId="32923F74" w:rsidR="0013575B" w:rsidRDefault="0013575B" w:rsidP="002B6C54">
      <w:pPr>
        <w:spacing w:after="0"/>
        <w:jc w:val="center"/>
        <w:rPr>
          <w:b/>
          <w:bCs/>
          <w:noProof/>
        </w:rPr>
      </w:pPr>
      <w:r>
        <w:rPr>
          <w:b/>
          <w:bCs/>
          <w:noProof/>
        </w:rPr>
        <w:t xml:space="preserve">LOGO BRIEF </w:t>
      </w:r>
      <w:r w:rsidR="00192709">
        <w:rPr>
          <w:b/>
          <w:bCs/>
          <w:noProof/>
        </w:rPr>
        <w:t>FOR SCC:RISE</w:t>
      </w:r>
    </w:p>
    <w:p w14:paraId="654F398A" w14:textId="1A97232A" w:rsidR="0013575B" w:rsidRDefault="00094060" w:rsidP="002B6C54">
      <w:pPr>
        <w:spacing w:after="0"/>
        <w:jc w:val="center"/>
        <w:rPr>
          <w:b/>
          <w:bCs/>
          <w:noProof/>
        </w:rPr>
      </w:pPr>
      <w:r>
        <w:rPr>
          <w:b/>
          <w:bCs/>
          <w:noProof/>
        </w:rPr>
        <w:t xml:space="preserve">Program that helps people returning home from incarceration </w:t>
      </w:r>
    </w:p>
    <w:p w14:paraId="57D75873" w14:textId="6DF72DF4" w:rsidR="00094060" w:rsidRDefault="00094060" w:rsidP="002B6C54">
      <w:pPr>
        <w:spacing w:after="0"/>
        <w:jc w:val="center"/>
        <w:rPr>
          <w:b/>
          <w:bCs/>
          <w:noProof/>
        </w:rPr>
      </w:pPr>
      <w:r>
        <w:rPr>
          <w:b/>
          <w:bCs/>
          <w:noProof/>
        </w:rPr>
        <w:t xml:space="preserve">build a better life </w:t>
      </w:r>
    </w:p>
    <w:p w14:paraId="1C339B46" w14:textId="71B52341" w:rsidR="00A16697" w:rsidRPr="00A16697" w:rsidRDefault="002B6C54">
      <w:pPr>
        <w:rPr>
          <w:b/>
          <w:bCs/>
          <w:color w:val="1C1C1C"/>
        </w:rPr>
      </w:pPr>
      <w:r w:rsidRPr="002B6C54">
        <w:rPr>
          <w:b/>
          <w:bCs/>
          <w:color w:val="1C1C1C"/>
        </w:rPr>
        <w:t xml:space="preserve">Background </w:t>
      </w:r>
      <w:r w:rsidR="00A16697">
        <w:rPr>
          <w:b/>
          <w:bCs/>
          <w:color w:val="1C1C1C"/>
        </w:rPr>
        <w:br/>
      </w:r>
      <w:r>
        <w:rPr>
          <w:color w:val="1C1C1C"/>
        </w:rPr>
        <w:t xml:space="preserve">Each year, more than 30,000 individuals return home from incarceration in Santa Clara County, California. When they return home, they often face steep barriers to finding and keeping a job. The </w:t>
      </w:r>
      <w:hyperlink r:id="rId7">
        <w:r>
          <w:rPr>
            <w:color w:val="1155CC"/>
            <w:u w:val="single"/>
          </w:rPr>
          <w:t>County of Santa Clara Office of Diversion and Reentry Services</w:t>
        </w:r>
      </w:hyperlink>
      <w:r>
        <w:rPr>
          <w:color w:val="1C1C1C"/>
        </w:rPr>
        <w:t xml:space="preserve">—a government agency that provides resources to help people returning home heal and reintegrate back into the community—has contracted with </w:t>
      </w:r>
      <w:hyperlink r:id="rId8">
        <w:r>
          <w:rPr>
            <w:color w:val="1155CC"/>
            <w:u w:val="single"/>
          </w:rPr>
          <w:t>venture philanthropy REDF</w:t>
        </w:r>
      </w:hyperlink>
      <w:r>
        <w:rPr>
          <w:color w:val="1C1C1C"/>
        </w:rPr>
        <w:t xml:space="preserve"> to pilot a program to expand employment services for this population through the creation </w:t>
      </w:r>
      <w:r w:rsidRPr="0013575B">
        <w:rPr>
          <w:color w:val="1C1C1C"/>
        </w:rPr>
        <w:t>of</w:t>
      </w:r>
      <w:r w:rsidRPr="0013575B">
        <w:rPr>
          <w:i/>
          <w:iCs/>
          <w:color w:val="1C1C1C"/>
        </w:rPr>
        <w:t xml:space="preserve"> employment social enterprises</w:t>
      </w:r>
      <w:r>
        <w:rPr>
          <w:color w:val="1C1C1C"/>
        </w:rPr>
        <w:t xml:space="preserve"> and the launch of a small business incubator.</w:t>
      </w:r>
      <w:r w:rsidR="0013575B">
        <w:rPr>
          <w:color w:val="1C1C1C"/>
        </w:rPr>
        <w:t xml:space="preserve"> </w:t>
      </w:r>
    </w:p>
    <w:p w14:paraId="659DA91C" w14:textId="3EEBC0CE" w:rsidR="0013575B" w:rsidRDefault="0013575B">
      <w:pPr>
        <w:rPr>
          <w:color w:val="1C1C1C"/>
        </w:rPr>
      </w:pPr>
      <w:r>
        <w:rPr>
          <w:color w:val="1C1C1C"/>
        </w:rPr>
        <w:t xml:space="preserve">Employment social enterprises are </w:t>
      </w:r>
      <w:r w:rsidR="00A16697">
        <w:rPr>
          <w:color w:val="1C1C1C"/>
        </w:rPr>
        <w:t xml:space="preserve">like regular </w:t>
      </w:r>
      <w:r>
        <w:rPr>
          <w:color w:val="1C1C1C"/>
        </w:rPr>
        <w:t>businesses</w:t>
      </w:r>
      <w:r w:rsidR="00A16697">
        <w:rPr>
          <w:color w:val="1C1C1C"/>
        </w:rPr>
        <w:t>—</w:t>
      </w:r>
      <w:r>
        <w:rPr>
          <w:color w:val="1C1C1C"/>
        </w:rPr>
        <w:t>t</w:t>
      </w:r>
      <w:r w:rsidR="00A16697">
        <w:rPr>
          <w:color w:val="1C1C1C"/>
        </w:rPr>
        <w:t xml:space="preserve">hey </w:t>
      </w:r>
      <w:r>
        <w:rPr>
          <w:color w:val="1C1C1C"/>
        </w:rPr>
        <w:t xml:space="preserve">sell </w:t>
      </w:r>
      <w:r w:rsidR="00A16697">
        <w:rPr>
          <w:color w:val="1C1C1C"/>
        </w:rPr>
        <w:t>goods and services in the marketplace—but they are focused on a social good—to employ and provide on</w:t>
      </w:r>
      <w:r w:rsidR="00192709">
        <w:rPr>
          <w:color w:val="1C1C1C"/>
        </w:rPr>
        <w:t>-</w:t>
      </w:r>
      <w:r w:rsidR="00A16697">
        <w:rPr>
          <w:color w:val="1C1C1C"/>
        </w:rPr>
        <w:t>the</w:t>
      </w:r>
      <w:r w:rsidR="00192709">
        <w:rPr>
          <w:color w:val="1C1C1C"/>
        </w:rPr>
        <w:t>-</w:t>
      </w:r>
      <w:r w:rsidR="00A16697">
        <w:rPr>
          <w:color w:val="1C1C1C"/>
        </w:rPr>
        <w:t xml:space="preserve">job training and support to people who otherwise would have a tough time getting back into the workforce, including people with histories of incarceration. This </w:t>
      </w:r>
      <w:hyperlink r:id="rId9" w:history="1">
        <w:r w:rsidR="00A16697" w:rsidRPr="00A16697">
          <w:rPr>
            <w:rStyle w:val="Hyperlink"/>
          </w:rPr>
          <w:t>short video</w:t>
        </w:r>
      </w:hyperlink>
      <w:r w:rsidR="00A16697">
        <w:rPr>
          <w:color w:val="1C1C1C"/>
        </w:rPr>
        <w:t xml:space="preserve"> provides </w:t>
      </w:r>
      <w:r w:rsidR="00BF150E">
        <w:rPr>
          <w:color w:val="1C1C1C"/>
        </w:rPr>
        <w:t>an</w:t>
      </w:r>
      <w:r w:rsidR="00A16697">
        <w:rPr>
          <w:color w:val="1C1C1C"/>
        </w:rPr>
        <w:t xml:space="preserve"> overview. </w:t>
      </w:r>
    </w:p>
    <w:p w14:paraId="2C970F6D" w14:textId="77777777" w:rsidR="00A16697" w:rsidRPr="00A16697" w:rsidRDefault="00A16697" w:rsidP="002B6C54">
      <w:pPr>
        <w:spacing w:after="0"/>
        <w:rPr>
          <w:b/>
          <w:bCs/>
          <w:color w:val="1C1C1C"/>
        </w:rPr>
      </w:pPr>
      <w:r w:rsidRPr="00A16697">
        <w:rPr>
          <w:b/>
          <w:bCs/>
          <w:color w:val="1C1C1C"/>
        </w:rPr>
        <w:t>The Project</w:t>
      </w:r>
    </w:p>
    <w:p w14:paraId="2A5F3C9A" w14:textId="65DE84F8" w:rsidR="002B6C54" w:rsidRDefault="00A16697" w:rsidP="002B6C54">
      <w:pPr>
        <w:spacing w:after="0"/>
        <w:rPr>
          <w:noProof/>
        </w:rPr>
      </w:pPr>
      <w:r>
        <w:rPr>
          <w:color w:val="1C1C1C"/>
        </w:rPr>
        <w:t xml:space="preserve">The name of the program you are creating a logo for is </w:t>
      </w:r>
      <w:r w:rsidR="002B6C54" w:rsidRPr="002B6C54">
        <w:rPr>
          <w:b/>
          <w:bCs/>
          <w:noProof/>
        </w:rPr>
        <w:t>Santa Clara County Regional Initiative for Social Enterprise</w:t>
      </w:r>
      <w:r>
        <w:rPr>
          <w:noProof/>
        </w:rPr>
        <w:t xml:space="preserve">. </w:t>
      </w:r>
      <w:r w:rsidR="002B6C54">
        <w:rPr>
          <w:noProof/>
        </w:rPr>
        <w:t>The abbreivation fo the program is</w:t>
      </w:r>
      <w:r>
        <w:rPr>
          <w:noProof/>
        </w:rPr>
        <w:t xml:space="preserve"> </w:t>
      </w:r>
      <w:r w:rsidR="002B6C54" w:rsidRPr="002B6C54">
        <w:rPr>
          <w:b/>
          <w:bCs/>
          <w:noProof/>
        </w:rPr>
        <w:t>SCC</w:t>
      </w:r>
      <w:r w:rsidR="007058F9">
        <w:rPr>
          <w:b/>
          <w:bCs/>
          <w:noProof/>
        </w:rPr>
        <w:t>:</w:t>
      </w:r>
      <w:r w:rsidR="002B6C54" w:rsidRPr="002B6C54">
        <w:rPr>
          <w:b/>
          <w:bCs/>
          <w:noProof/>
        </w:rPr>
        <w:t>RISE</w:t>
      </w:r>
      <w:r>
        <w:rPr>
          <w:noProof/>
        </w:rPr>
        <w:t xml:space="preserve">. </w:t>
      </w:r>
    </w:p>
    <w:p w14:paraId="026337CD" w14:textId="33606F91" w:rsidR="002B6C54" w:rsidRDefault="002B6C54" w:rsidP="002B6C54">
      <w:pPr>
        <w:spacing w:after="0"/>
        <w:rPr>
          <w:noProof/>
        </w:rPr>
      </w:pPr>
    </w:p>
    <w:p w14:paraId="15A4DB15" w14:textId="2034025E" w:rsidR="002B6C54" w:rsidRDefault="00A16697" w:rsidP="002B6C54">
      <w:pPr>
        <w:spacing w:after="0"/>
        <w:rPr>
          <w:b/>
          <w:bCs/>
          <w:noProof/>
        </w:rPr>
      </w:pPr>
      <w:r>
        <w:rPr>
          <w:noProof/>
        </w:rPr>
        <w:t xml:space="preserve">This program is </w:t>
      </w:r>
      <w:r w:rsidR="002B6C54">
        <w:rPr>
          <w:noProof/>
        </w:rPr>
        <w:t>modeled after a successful program in Los Angeles</w:t>
      </w:r>
      <w:r>
        <w:rPr>
          <w:noProof/>
        </w:rPr>
        <w:t xml:space="preserve"> called</w:t>
      </w:r>
      <w:r w:rsidR="002B6C54">
        <w:rPr>
          <w:noProof/>
        </w:rPr>
        <w:t xml:space="preserve"> </w:t>
      </w:r>
      <w:r w:rsidR="002B6C54" w:rsidRPr="002B6C54">
        <w:rPr>
          <w:b/>
          <w:bCs/>
          <w:noProof/>
        </w:rPr>
        <w:t>Los Angeles Regional Initiative for Social Enterprise (LA:RISE).</w:t>
      </w:r>
      <w:r>
        <w:rPr>
          <w:b/>
          <w:bCs/>
          <w:noProof/>
        </w:rPr>
        <w:t xml:space="preserve"> </w:t>
      </w:r>
    </w:p>
    <w:p w14:paraId="4DFC6DE0" w14:textId="680FFA06" w:rsidR="00A16697" w:rsidRDefault="00A16697" w:rsidP="002B6C54">
      <w:pPr>
        <w:spacing w:after="0"/>
        <w:rPr>
          <w:b/>
          <w:bCs/>
          <w:noProof/>
        </w:rPr>
      </w:pPr>
    </w:p>
    <w:p w14:paraId="47F7953E" w14:textId="064B9922" w:rsidR="00A16697" w:rsidRPr="007058F9" w:rsidRDefault="00A16697" w:rsidP="002B6C54">
      <w:pPr>
        <w:spacing w:after="0"/>
        <w:rPr>
          <w:b/>
          <w:bCs/>
          <w:noProof/>
        </w:rPr>
      </w:pPr>
      <w:r w:rsidRPr="00A16697">
        <w:rPr>
          <w:noProof/>
        </w:rPr>
        <w:t>Because the SCC</w:t>
      </w:r>
      <w:r w:rsidR="00192709">
        <w:rPr>
          <w:noProof/>
        </w:rPr>
        <w:t>:</w:t>
      </w:r>
      <w:r w:rsidRPr="00A16697">
        <w:rPr>
          <w:noProof/>
        </w:rPr>
        <w:t xml:space="preserve">RISE program is modeled off of LA:RISE, </w:t>
      </w:r>
      <w:r w:rsidRPr="007058F9">
        <w:rPr>
          <w:b/>
          <w:bCs/>
          <w:noProof/>
        </w:rPr>
        <w:t>we want to use the LA:RISE logo as a jump</w:t>
      </w:r>
      <w:r w:rsidR="001E7452" w:rsidRPr="007058F9">
        <w:rPr>
          <w:b/>
          <w:bCs/>
          <w:noProof/>
        </w:rPr>
        <w:t>i</w:t>
      </w:r>
      <w:r w:rsidRPr="007058F9">
        <w:rPr>
          <w:b/>
          <w:bCs/>
          <w:noProof/>
        </w:rPr>
        <w:t xml:space="preserve">ng off point. </w:t>
      </w:r>
    </w:p>
    <w:p w14:paraId="68888E63" w14:textId="59CB6905" w:rsidR="002B6C54" w:rsidRDefault="002B6C54" w:rsidP="002B6C54">
      <w:pPr>
        <w:spacing w:after="0"/>
        <w:rPr>
          <w:noProof/>
        </w:rPr>
      </w:pPr>
    </w:p>
    <w:p w14:paraId="16CF5ECC" w14:textId="13F20EBA" w:rsidR="007058F9" w:rsidRDefault="007058F9" w:rsidP="002B6C54">
      <w:pPr>
        <w:spacing w:after="0"/>
        <w:rPr>
          <w:noProof/>
        </w:rPr>
      </w:pPr>
      <w:r>
        <w:rPr>
          <w:noProof/>
        </w:rPr>
        <w:t>Below i</w:t>
      </w:r>
      <w:r w:rsidR="002B6C54">
        <w:rPr>
          <w:noProof/>
        </w:rPr>
        <w:t xml:space="preserve">s the </w:t>
      </w:r>
      <w:r>
        <w:rPr>
          <w:noProof/>
        </w:rPr>
        <w:t>LA:RISE l</w:t>
      </w:r>
      <w:r w:rsidR="002B6C54">
        <w:rPr>
          <w:noProof/>
        </w:rPr>
        <w:t>ogo</w:t>
      </w:r>
      <w:r>
        <w:rPr>
          <w:noProof/>
        </w:rPr>
        <w:t xml:space="preserve"> and brand colors. The </w:t>
      </w:r>
      <w:r w:rsidRPr="007058F9">
        <w:rPr>
          <w:b/>
          <w:bCs/>
          <w:noProof/>
        </w:rPr>
        <w:t>typeface is Trajan Pro Regular</w:t>
      </w:r>
      <w:r>
        <w:rPr>
          <w:noProof/>
        </w:rPr>
        <w:t xml:space="preserve">. </w:t>
      </w:r>
      <w:r w:rsidR="00BF150E">
        <w:rPr>
          <w:noProof/>
        </w:rPr>
        <w:t xml:space="preserve">The </w:t>
      </w:r>
      <w:hyperlink r:id="rId10" w:history="1">
        <w:r w:rsidRPr="00BF150E">
          <w:rPr>
            <w:rStyle w:val="Hyperlink"/>
            <w:noProof/>
          </w:rPr>
          <w:t xml:space="preserve">Style guide </w:t>
        </w:r>
        <w:r w:rsidR="00BF150E" w:rsidRPr="00BF150E">
          <w:rPr>
            <w:rStyle w:val="Hyperlink"/>
            <w:noProof/>
          </w:rPr>
          <w:t>is here.</w:t>
        </w:r>
      </w:hyperlink>
      <w:r w:rsidR="00BF150E">
        <w:rPr>
          <w:noProof/>
        </w:rPr>
        <w:t xml:space="preserve"> </w:t>
      </w:r>
    </w:p>
    <w:p w14:paraId="26CE4B58" w14:textId="264452AF" w:rsidR="002B6C54" w:rsidRDefault="002B6C54" w:rsidP="002B6C54">
      <w:pPr>
        <w:spacing w:after="0"/>
        <w:rPr>
          <w:noProof/>
        </w:rPr>
      </w:pPr>
    </w:p>
    <w:p w14:paraId="4B9E22BB" w14:textId="0CA72B77" w:rsidR="00BF150E" w:rsidRDefault="00BD6BAF">
      <w:r>
        <w:rPr>
          <w:noProof/>
        </w:rPr>
        <w:drawing>
          <wp:inline distT="0" distB="0" distL="0" distR="0" wp14:anchorId="44CD21B4" wp14:editId="26D817EE">
            <wp:extent cx="2064017" cy="1561465"/>
            <wp:effectExtent l="0" t="0" r="0" b="635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71544" cy="156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58F9">
        <w:tab/>
      </w:r>
      <w:r w:rsidR="007058F9">
        <w:tab/>
      </w:r>
      <w:r w:rsidR="007058F9">
        <w:rPr>
          <w:noProof/>
        </w:rPr>
        <w:drawing>
          <wp:inline distT="0" distB="0" distL="0" distR="0" wp14:anchorId="1F0F4C29" wp14:editId="0E7FF5B2">
            <wp:extent cx="2209800" cy="1571161"/>
            <wp:effectExtent l="0" t="0" r="0" b="0"/>
            <wp:docPr id="10" name="Picture 1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Logo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5799" cy="157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78FCB" w14:textId="65978062" w:rsidR="007058F9" w:rsidRPr="00094060" w:rsidRDefault="007058F9">
      <w:r>
        <w:rPr>
          <w:noProof/>
        </w:rPr>
        <w:drawing>
          <wp:inline distT="0" distB="0" distL="0" distR="0" wp14:anchorId="7590F576" wp14:editId="3BCE7B39">
            <wp:extent cx="3056326" cy="2028825"/>
            <wp:effectExtent l="0" t="0" r="0" b="0"/>
            <wp:docPr id="7" name="Picture 7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bar char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8551" cy="2056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E034F" w14:textId="77777777" w:rsidR="00BF150E" w:rsidRDefault="00BF150E"/>
    <w:p w14:paraId="383AC499" w14:textId="77777777" w:rsidR="00BF150E" w:rsidRDefault="00BF150E"/>
    <w:p w14:paraId="32017FA7" w14:textId="2C1ABAFA" w:rsidR="002B6C54" w:rsidRPr="00094060" w:rsidRDefault="007058F9">
      <w:pPr>
        <w:rPr>
          <w:b/>
          <w:bCs/>
        </w:rPr>
      </w:pPr>
      <w:r w:rsidRPr="00094060">
        <w:t>Instead of showing the Los Angeles skylin</w:t>
      </w:r>
      <w:r w:rsidR="00094060">
        <w:t xml:space="preserve">e in the SCC:RISE logo, </w:t>
      </w:r>
      <w:r w:rsidRPr="00094060">
        <w:t xml:space="preserve"> </w:t>
      </w:r>
      <w:ins w:id="0" w:author="Lori Warren" w:date="2023-01-18T10:41:00Z">
        <w:r w:rsidR="002D15AD">
          <w:t xml:space="preserve">you can </w:t>
        </w:r>
      </w:ins>
      <w:del w:id="1" w:author="Lori Warren" w:date="2023-01-18T10:42:00Z">
        <w:r w:rsidRPr="00094060" w:rsidDel="002D15AD">
          <w:delText xml:space="preserve">please </w:delText>
        </w:r>
      </w:del>
      <w:r w:rsidRPr="00094060">
        <w:t xml:space="preserve">use the sun that is </w:t>
      </w:r>
      <w:r w:rsidR="00094060">
        <w:t xml:space="preserve">in </w:t>
      </w:r>
      <w:r w:rsidRPr="00094060">
        <w:t xml:space="preserve">the center of the logo for the </w:t>
      </w:r>
      <w:r w:rsidR="00094060" w:rsidRPr="00094060">
        <w:t>County of Santa Clara Office of Diversion and Reentry Services (logo below</w:t>
      </w:r>
      <w:proofErr w:type="gramStart"/>
      <w:r w:rsidR="00094060" w:rsidRPr="00094060">
        <w:t>)</w:t>
      </w:r>
      <w:ins w:id="2" w:author="Lori Warren" w:date="2023-01-18T10:42:00Z">
        <w:r w:rsidR="002D15AD">
          <w:t>, or</w:t>
        </w:r>
        <w:proofErr w:type="gramEnd"/>
        <w:r w:rsidR="002D15AD">
          <w:t xml:space="preserve"> use a different sun – up to you</w:t>
        </w:r>
      </w:ins>
      <w:r w:rsidR="00094060" w:rsidRPr="00094060">
        <w:t xml:space="preserve">. The art files for the that logo </w:t>
      </w:r>
      <w:r w:rsidR="00BF150E">
        <w:t xml:space="preserve">are included as an attachment. </w:t>
      </w:r>
      <w:r w:rsidR="00094060" w:rsidRPr="00094060">
        <w:t xml:space="preserve"> </w:t>
      </w:r>
      <w:r w:rsidR="00BF150E">
        <w:t xml:space="preserve">For the logo you are creating, please </w:t>
      </w:r>
      <w:r w:rsidR="00BF150E">
        <w:rPr>
          <w:b/>
          <w:bCs/>
        </w:rPr>
        <w:t>u</w:t>
      </w:r>
      <w:r w:rsidR="00094060" w:rsidRPr="00094060">
        <w:rPr>
          <w:b/>
          <w:bCs/>
        </w:rPr>
        <w:t xml:space="preserve">se the LA:RISE colors, not the colors in the logo below. </w:t>
      </w:r>
    </w:p>
    <w:p w14:paraId="5455C2F4" w14:textId="0A8CBAC6" w:rsidR="00BD6BAF" w:rsidRDefault="00BF150E"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53E5F1DB" wp14:editId="6BF448D1">
                <wp:simplePos x="0" y="0"/>
                <wp:positionH relativeFrom="column">
                  <wp:posOffset>-228780</wp:posOffset>
                </wp:positionH>
                <wp:positionV relativeFrom="paragraph">
                  <wp:posOffset>679650</wp:posOffset>
                </wp:positionV>
                <wp:extent cx="856080" cy="267480"/>
                <wp:effectExtent l="57150" t="38100" r="0" b="56515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856080" cy="26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77FBE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margin-left:-18.7pt;margin-top:52.8pt;width:68.8pt;height:22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">
                <v:imagedata r:id="rId15" o:title=""/>
              </v:shape>
            </w:pict>
          </mc:Fallback>
        </mc:AlternateContent>
      </w:r>
      <w:r w:rsidR="0009406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68934" wp14:editId="7A446E04">
                <wp:simplePos x="0" y="0"/>
                <wp:positionH relativeFrom="column">
                  <wp:posOffset>2419350</wp:posOffset>
                </wp:positionH>
                <wp:positionV relativeFrom="paragraph">
                  <wp:posOffset>469265</wp:posOffset>
                </wp:positionV>
                <wp:extent cx="3571875" cy="10763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6A1BD1" w14:textId="4916ADF3" w:rsidR="00963F6B" w:rsidRDefault="00094060" w:rsidP="00963F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70" w:hanging="180"/>
                            </w:pPr>
                            <w:r>
                              <w:t>Use the sun from the center of this logo for the SCC:RISE logo</w:t>
                            </w:r>
                            <w:ins w:id="3" w:author="Lori Warren" w:date="2023-01-18T10:42:00Z">
                              <w:r w:rsidR="002D15AD">
                                <w:t xml:space="preserve"> or another sun</w:t>
                              </w:r>
                            </w:ins>
                            <w:r>
                              <w:t xml:space="preserve">. </w:t>
                            </w:r>
                          </w:p>
                          <w:p w14:paraId="01D9875C" w14:textId="32CE72A6" w:rsidR="00094060" w:rsidRDefault="00094060" w:rsidP="00963F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70" w:hanging="180"/>
                            </w:pPr>
                            <w:r>
                              <w:t>Don’t use these colors – use the LA:RISE colors</w:t>
                            </w:r>
                          </w:p>
                          <w:p w14:paraId="2F222ED6" w14:textId="33BF9EC2" w:rsidR="00963F6B" w:rsidRDefault="00963F6B" w:rsidP="00963F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70" w:hanging="180"/>
                            </w:pPr>
                            <w:r>
                              <w:t>Don’t copy this logo – the SCC:RISE logo should look different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68934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90.5pt;margin-top:36.95pt;width:281.25pt;height:8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" fillcolor="white [3201]" strokeweight=".5pt">
                <v:textbox>
                  <w:txbxContent>
                    <w:p w14:paraId="3E6A1BD1" w14:textId="4916ADF3" w:rsidR="00963F6B" w:rsidRDefault="00094060" w:rsidP="00963F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70" w:hanging="180"/>
                      </w:pPr>
                      <w:r>
                        <w:t>Use the sun from the center of this logo for the SCC:RISE logo</w:t>
                      </w:r>
                      <w:ins w:id="4" w:author="Lori Warren" w:date="2023-01-18T10:42:00Z">
                        <w:r w:rsidR="002D15AD">
                          <w:t xml:space="preserve"> or another sun</w:t>
                        </w:r>
                      </w:ins>
                      <w:r>
                        <w:t xml:space="preserve">. </w:t>
                      </w:r>
                    </w:p>
                    <w:p w14:paraId="01D9875C" w14:textId="32CE72A6" w:rsidR="00094060" w:rsidRDefault="00094060" w:rsidP="00963F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70" w:hanging="180"/>
                      </w:pPr>
                      <w:r>
                        <w:t>Don’t use these colors – use the LA:RISE colors</w:t>
                      </w:r>
                    </w:p>
                    <w:p w14:paraId="2F222ED6" w14:textId="33BF9EC2" w:rsidR="00963F6B" w:rsidRDefault="00963F6B" w:rsidP="00963F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70" w:hanging="180"/>
                      </w:pPr>
                      <w:r>
                        <w:t>Don’t copy this logo – the SCC:RISE logo should look different</w:t>
                      </w:r>
                    </w:p>
                  </w:txbxContent>
                </v:textbox>
              </v:shape>
            </w:pict>
          </mc:Fallback>
        </mc:AlternateContent>
      </w:r>
      <w:r w:rsidR="00094060" w:rsidRPr="00094060">
        <w:rPr>
          <w:noProof/>
        </w:rPr>
        <w:t xml:space="preserve"> </w:t>
      </w:r>
      <w:r w:rsidR="00094060">
        <w:rPr>
          <w:noProof/>
        </w:rPr>
        <w:drawing>
          <wp:inline distT="0" distB="0" distL="0" distR="0" wp14:anchorId="2F820515" wp14:editId="5C8FCDC1">
            <wp:extent cx="2176390" cy="2091055"/>
            <wp:effectExtent l="0" t="0" r="0" b="4445"/>
            <wp:docPr id="11" name="Picture 1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Logo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83386" cy="2097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DDA98" w14:textId="64BC4FBD" w:rsidR="00752D2E" w:rsidRPr="00094060" w:rsidRDefault="00094060">
      <w:pPr>
        <w:rPr>
          <w:b/>
          <w:bCs/>
        </w:rPr>
      </w:pPr>
      <w:r>
        <w:rPr>
          <w:b/>
          <w:bCs/>
        </w:rPr>
        <w:t xml:space="preserve">Summary </w:t>
      </w:r>
    </w:p>
    <w:p w14:paraId="7B754A95" w14:textId="77777777" w:rsidR="00BF150E" w:rsidRPr="00BF150E" w:rsidRDefault="00094060" w:rsidP="00094060">
      <w:pPr>
        <w:pStyle w:val="ListParagraph"/>
        <w:numPr>
          <w:ilvl w:val="0"/>
          <w:numId w:val="1"/>
        </w:numPr>
        <w:ind w:left="450"/>
      </w:pPr>
      <w:r>
        <w:t xml:space="preserve">Create a logo for </w:t>
      </w:r>
      <w:r w:rsidRPr="00094060">
        <w:rPr>
          <w:noProof/>
        </w:rPr>
        <w:t>Santa Clara County Regional Initiative for Social Enterprise</w:t>
      </w:r>
      <w:r w:rsidR="00BF150E">
        <w:rPr>
          <w:noProof/>
        </w:rPr>
        <w:t xml:space="preserve"> using the abbreviation: </w:t>
      </w:r>
      <w:r w:rsidR="00BF150E" w:rsidRPr="00094060">
        <w:rPr>
          <w:b/>
          <w:bCs/>
          <w:noProof/>
        </w:rPr>
        <w:t>SCC:RISE</w:t>
      </w:r>
    </w:p>
    <w:p w14:paraId="0096D9D4" w14:textId="38F73C19" w:rsidR="00094060" w:rsidRPr="00BF150E" w:rsidRDefault="00BF150E" w:rsidP="00094060">
      <w:pPr>
        <w:pStyle w:val="ListParagraph"/>
        <w:numPr>
          <w:ilvl w:val="0"/>
          <w:numId w:val="1"/>
        </w:numPr>
        <w:ind w:left="450"/>
      </w:pPr>
      <w:r w:rsidRPr="00BF150E">
        <w:rPr>
          <w:noProof/>
        </w:rPr>
        <w:t xml:space="preserve">You do not need to include the full name as part of  the logo – but if it works better with </w:t>
      </w:r>
      <w:r w:rsidR="001A0CE7">
        <w:rPr>
          <w:noProof/>
        </w:rPr>
        <w:t>y</w:t>
      </w:r>
      <w:r w:rsidRPr="00BF150E">
        <w:rPr>
          <w:noProof/>
        </w:rPr>
        <w:t xml:space="preserve">our design, please do </w:t>
      </w:r>
    </w:p>
    <w:p w14:paraId="2C6A2D42" w14:textId="30418C0C" w:rsidR="00752D2E" w:rsidRPr="00094060" w:rsidRDefault="00094060" w:rsidP="00752D2E">
      <w:pPr>
        <w:pStyle w:val="ListParagraph"/>
        <w:numPr>
          <w:ilvl w:val="0"/>
          <w:numId w:val="1"/>
        </w:numPr>
        <w:ind w:left="450"/>
      </w:pPr>
      <w:r w:rsidRPr="00094060">
        <w:rPr>
          <w:noProof/>
        </w:rPr>
        <w:t>Use the typeface Trajan Pro Regular</w:t>
      </w:r>
      <w:r w:rsidRPr="00094060">
        <w:t xml:space="preserve"> </w:t>
      </w:r>
    </w:p>
    <w:p w14:paraId="07280F35" w14:textId="156DD137" w:rsidR="00094060" w:rsidRDefault="00752D2E" w:rsidP="00094060">
      <w:pPr>
        <w:pStyle w:val="ListParagraph"/>
        <w:numPr>
          <w:ilvl w:val="0"/>
          <w:numId w:val="1"/>
        </w:numPr>
        <w:ind w:left="450"/>
      </w:pPr>
      <w:r>
        <w:t>Use LA</w:t>
      </w:r>
      <w:r w:rsidR="00192709">
        <w:t>:</w:t>
      </w:r>
      <w:r>
        <w:t>RISE colors</w:t>
      </w:r>
    </w:p>
    <w:p w14:paraId="0B216E4F" w14:textId="73687434" w:rsidR="00752D2E" w:rsidRPr="00752D2E" w:rsidRDefault="00752D2E" w:rsidP="00094060">
      <w:pPr>
        <w:pStyle w:val="ListParagraph"/>
        <w:numPr>
          <w:ilvl w:val="0"/>
          <w:numId w:val="1"/>
        </w:numPr>
        <w:ind w:left="450"/>
      </w:pPr>
      <w:r w:rsidRPr="00752D2E">
        <w:rPr>
          <w:noProof/>
        </w:rPr>
        <w:t>Provide both a sq</w:t>
      </w:r>
      <w:r w:rsidR="00094060">
        <w:rPr>
          <w:noProof/>
        </w:rPr>
        <w:t xml:space="preserve">uare </w:t>
      </w:r>
      <w:r w:rsidRPr="00752D2E">
        <w:rPr>
          <w:noProof/>
        </w:rPr>
        <w:t>and round verison of the logo</w:t>
      </w:r>
    </w:p>
    <w:p w14:paraId="4DE432FE" w14:textId="77777777" w:rsidR="00752D2E" w:rsidRDefault="00752D2E" w:rsidP="00752D2E">
      <w:pPr>
        <w:pStyle w:val="ListParagraph"/>
        <w:tabs>
          <w:tab w:val="left" w:pos="720"/>
        </w:tabs>
        <w:ind w:hanging="360"/>
      </w:pPr>
    </w:p>
    <w:sectPr w:rsidR="00752D2E" w:rsidSect="00BF150E">
      <w:footerReference w:type="default" r:id="rId17"/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96FC" w14:textId="77777777" w:rsidR="00BF58D6" w:rsidRDefault="00BF58D6" w:rsidP="00094060">
      <w:pPr>
        <w:spacing w:after="0" w:line="240" w:lineRule="auto"/>
      </w:pPr>
      <w:r>
        <w:separator/>
      </w:r>
    </w:p>
  </w:endnote>
  <w:endnote w:type="continuationSeparator" w:id="0">
    <w:p w14:paraId="5C48F1FB" w14:textId="77777777" w:rsidR="00BF58D6" w:rsidRDefault="00BF58D6" w:rsidP="00094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58349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E1BC12" w14:textId="154EC854" w:rsidR="00094060" w:rsidRDefault="000940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F2BA3D" w14:textId="77777777" w:rsidR="00094060" w:rsidRDefault="000940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BDA33" w14:textId="77777777" w:rsidR="00BF58D6" w:rsidRDefault="00BF58D6" w:rsidP="00094060">
      <w:pPr>
        <w:spacing w:after="0" w:line="240" w:lineRule="auto"/>
      </w:pPr>
      <w:r>
        <w:separator/>
      </w:r>
    </w:p>
  </w:footnote>
  <w:footnote w:type="continuationSeparator" w:id="0">
    <w:p w14:paraId="128B0787" w14:textId="77777777" w:rsidR="00BF58D6" w:rsidRDefault="00BF58D6" w:rsidP="00094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D7948"/>
    <w:multiLevelType w:val="hybridMultilevel"/>
    <w:tmpl w:val="28BAC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26046"/>
    <w:multiLevelType w:val="hybridMultilevel"/>
    <w:tmpl w:val="74E04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F71D5"/>
    <w:multiLevelType w:val="hybridMultilevel"/>
    <w:tmpl w:val="A72AA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212405">
    <w:abstractNumId w:val="1"/>
  </w:num>
  <w:num w:numId="2" w16cid:durableId="1386758089">
    <w:abstractNumId w:val="2"/>
  </w:num>
  <w:num w:numId="3" w16cid:durableId="10255237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ori Warren">
    <w15:presenceInfo w15:providerId="AD" w15:userId="S::lwarren@redf.org::24d5275c-803e-489d-9449-04746f6018d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AF"/>
    <w:rsid w:val="00094060"/>
    <w:rsid w:val="0013575B"/>
    <w:rsid w:val="00192709"/>
    <w:rsid w:val="001A0CE7"/>
    <w:rsid w:val="001E7452"/>
    <w:rsid w:val="002B6C54"/>
    <w:rsid w:val="002D15AD"/>
    <w:rsid w:val="002E644B"/>
    <w:rsid w:val="007058F9"/>
    <w:rsid w:val="00752D2E"/>
    <w:rsid w:val="00963F6B"/>
    <w:rsid w:val="00A16697"/>
    <w:rsid w:val="00BD6BAF"/>
    <w:rsid w:val="00BF150E"/>
    <w:rsid w:val="00BF58D6"/>
    <w:rsid w:val="00C12A94"/>
    <w:rsid w:val="00EC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F2F42"/>
  <w15:chartTrackingRefBased/>
  <w15:docId w15:val="{5346244A-B2E0-450F-9BDD-7C24098A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D2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66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669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940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060"/>
  </w:style>
  <w:style w:type="paragraph" w:styleId="Footer">
    <w:name w:val="footer"/>
    <w:basedOn w:val="Normal"/>
    <w:link w:val="FooterChar"/>
    <w:uiPriority w:val="99"/>
    <w:unhideWhenUsed/>
    <w:rsid w:val="000940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060"/>
  </w:style>
  <w:style w:type="paragraph" w:styleId="Revision">
    <w:name w:val="Revision"/>
    <w:hidden/>
    <w:uiPriority w:val="99"/>
    <w:semiHidden/>
    <w:rsid w:val="0019270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92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2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2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7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f.org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entry.sccgov.org/" TargetMode="Externa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redf.org/wp-content/uploads/LARISE_BrandStyleGuide_FINAL-2.pdf" TargetMode="Externa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https://redf.org/latest/what-is-an-employment-social-enterprise-2/" TargetMode="External"/><Relationship Id="rId1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12T22:18:12.38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0 265 24575,'1'2'0,"-1"-1"0,1 0 0,0 1 0,-1-1 0,1 0 0,0 0 0,0 0 0,0 0 0,0 0 0,0 0 0,0 0 0,0 0 0,1 0 0,-1 0 0,0 0 0,1-1 0,-1 1 0,0-1 0,1 1 0,-1-1 0,2 1 0,39 12 0,-33-10 0,18 2 0,-1 0 0,1-1 0,0-2 0,54-2 0,-50 0 0,1 0 0,0 2 0,34 7 0,-31-4 0,0 0 0,50-2 0,-2 1 0,9 8 0,-59-6 0,59 2 0,618-9 0,-687 3 0,-1 0 0,41 10 0,-13-1 0,5-1 0,-28-4 0,0-1 0,48 2 0,12-8 0,-26-1 0,-1 3 0,103 15 0,-152-14 0,-4-1 0,0 0 0,0 1 0,0-1 0,-1 1 0,1 1 0,6 3 0,-12-6 0,-1 0 0,1 1 0,-1-1 0,1 0 0,-1 1 0,1-1 0,-1 1 0,1-1 0,-1 1 0,1-1 0,-1 1 0,1 0 0,-1-1 0,0 1 0,0-1 0,1 1 0,-1 0 0,0-1 0,0 1 0,0 0 0,1-1 0,-1 1 0,0 0 0,0-1 0,0 1 0,0 1 0,-1 0 0,0 0 0,0 0 0,0-1 0,0 1 0,0 0 0,0 0 0,0-1 0,-1 1 0,1 0 0,-1-1 0,1 0 0,-1 1 0,-2 1 0,-15 11 0,0-2 0,-22 12 0,26-16 0,0 0 0,0 2 0,0 0 0,1 0 0,-16 17 0,20-17 0,-19 22 0,-26 35 0,47-56 0,10-15 0,16-19 0,23-21 0,-34 35 0,0 0 0,1 1 0,0 0 0,11-9 0,-7 6 0,-1 0 0,0-1 0,-1-1 0,0 1 0,-1-2 0,0 1 0,-1-1 0,8-20 0,18-28 0,-31 58 0,-1 0 0,0 0 0,1-1 0,-2 1 0,1-1 0,-1 1 0,1-1 0,-1 1 0,0-1 0,-1 0 0,1 1 0,-1-1 0,0 0 0,0 0 0,-1 1 0,-1-10 0,0 6 0,-1 0 0,0 0 0,-1 1 0,0-1 0,0 1 0,0 0 0,-1 0 0,-11-13 0,-22-26 0,20 23 0,-2-1 0,-1 2 0,-30-25 0,39 37-273,1-1 0,1-1 0,0 1 0,-16-25 0,15 20-6553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Warren</dc:creator>
  <cp:keywords/>
  <dc:description/>
  <cp:lastModifiedBy>Lori Warren</cp:lastModifiedBy>
  <cp:revision>2</cp:revision>
  <dcterms:created xsi:type="dcterms:W3CDTF">2023-01-18T18:43:00Z</dcterms:created>
  <dcterms:modified xsi:type="dcterms:W3CDTF">2023-01-18T18:43:00Z</dcterms:modified>
</cp:coreProperties>
</file>